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35DFE">
        <w:tc>
          <w:tcPr>
            <w:tcW w:w="9212" w:type="dxa"/>
          </w:tcPr>
          <w:p w14:paraId="65641290" w14:textId="77777777" w:rsidR="00BB5DD5" w:rsidRPr="00321189" w:rsidRDefault="00BB5DD5" w:rsidP="00235DFE">
            <w:pPr>
              <w:jc w:val="center"/>
              <w:rPr>
                <w:b/>
                <w:caps/>
                <w:sz w:val="44"/>
                <w:szCs w:val="44"/>
              </w:rPr>
            </w:pPr>
            <w:r w:rsidRPr="00321189">
              <w:rPr>
                <w:b/>
                <w:caps/>
                <w:sz w:val="44"/>
                <w:szCs w:val="44"/>
              </w:rPr>
              <w:t>ŽIADOSŤ O NENÁVRATNÝ FINANČNÝ PRÍSPEVOK</w:t>
            </w:r>
          </w:p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1CF233E5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 NFP: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0BB53D8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611905" w:rsidRPr="00406AEB">
              <w:rPr>
                <w:i/>
                <w:sz w:val="20"/>
              </w:rPr>
              <w:t>.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ins w:id="9" w:author="Milan Matovič" w:date="2017-07-07T09:03:00Z">
              <w:r w:rsidR="003B63B0">
                <w:rPr>
                  <w:sz w:val="18"/>
                  <w:szCs w:val="18"/>
                </w:rPr>
                <w:t xml:space="preserve"> </w:t>
              </w:r>
              <w:r w:rsidR="003B63B0" w:rsidRPr="00870ADB">
                <w:rPr>
                  <w:i/>
                  <w:iCs/>
                  <w:color w:val="0000FF"/>
                  <w:sz w:val="20"/>
                </w:rPr>
                <w:t xml:space="preserve">V prípade, že vyzvanie nestanoví podmienku poskytnutia príspevku </w:t>
              </w:r>
            </w:ins>
            <w:ins w:id="10" w:author="Milan Matovič" w:date="2017-07-07T09:04:00Z">
              <w:r w:rsidR="003B63B0" w:rsidRPr="00870ADB">
                <w:rPr>
                  <w:i/>
                  <w:iCs/>
                  <w:color w:val="0000FF"/>
                  <w:sz w:val="20"/>
                </w:rPr>
                <w:t>„Oprávnenosť cieľovej skupiny</w:t>
              </w:r>
            </w:ins>
            <w:ins w:id="11" w:author="Milan Matovič" w:date="2017-07-07T09:05:00Z">
              <w:r w:rsidR="003B63B0" w:rsidRPr="00870ADB">
                <w:rPr>
                  <w:i/>
                  <w:iCs/>
                  <w:color w:val="0000FF"/>
                  <w:sz w:val="20"/>
                </w:rPr>
                <w:t>“, žiadateľ ident</w:t>
              </w:r>
            </w:ins>
            <w:ins w:id="12" w:author="Milan Matovič" w:date="2017-07-07T09:06:00Z">
              <w:r w:rsidR="003B63B0" w:rsidRPr="00870ADB">
                <w:rPr>
                  <w:i/>
                  <w:iCs/>
                  <w:color w:val="0000FF"/>
                  <w:sz w:val="20"/>
                </w:rPr>
                <w:t>i</w:t>
              </w:r>
            </w:ins>
            <w:ins w:id="13" w:author="Milan Matovič" w:date="2017-07-07T09:05:00Z">
              <w:r w:rsidR="003B63B0" w:rsidRPr="00870ADB">
                <w:rPr>
                  <w:i/>
                  <w:iCs/>
                  <w:color w:val="0000FF"/>
                  <w:sz w:val="20"/>
                </w:rPr>
                <w:t xml:space="preserve">fikuje </w:t>
              </w:r>
            </w:ins>
            <w:ins w:id="14" w:author="Milan Matovič" w:date="2017-07-07T09:06:00Z">
              <w:r w:rsidR="003B63B0" w:rsidRPr="00870ADB">
                <w:rPr>
                  <w:i/>
                  <w:iCs/>
                  <w:color w:val="0000FF"/>
                  <w:sz w:val="20"/>
                </w:rPr>
                <w:t xml:space="preserve">cieľovú skupinu </w:t>
              </w:r>
            </w:ins>
            <w:ins w:id="15" w:author="Milan Matovič" w:date="2017-07-07T09:12:00Z">
              <w:r w:rsidR="003B63B0" w:rsidRPr="00870ADB">
                <w:rPr>
                  <w:i/>
                  <w:iCs/>
                  <w:color w:val="0000FF"/>
                  <w:sz w:val="20"/>
                </w:rPr>
                <w:t>v</w:t>
              </w:r>
            </w:ins>
            <w:ins w:id="16" w:author="Milan Matovič" w:date="2017-07-07T09:06:00Z">
              <w:r w:rsidR="003B63B0" w:rsidRPr="00870ADB">
                <w:rPr>
                  <w:i/>
                  <w:iCs/>
                  <w:color w:val="0000FF"/>
                  <w:sz w:val="20"/>
                </w:rPr>
                <w:t> súlade s operačným programom EVS</w:t>
              </w:r>
            </w:ins>
            <w:ins w:id="17" w:author="Milan Matovič" w:date="2017-07-07T09:10:00Z">
              <w:r w:rsidR="003B63B0" w:rsidRPr="00870ADB">
                <w:rPr>
                  <w:i/>
                  <w:iCs/>
                  <w:color w:val="0000FF"/>
                  <w:sz w:val="20"/>
                </w:rPr>
                <w:t xml:space="preserve"> </w:t>
              </w:r>
            </w:ins>
            <w:ins w:id="18" w:author="Milan Matovič" w:date="2017-07-07T09:13:00Z">
              <w:r w:rsidR="003B63B0" w:rsidRPr="00870ADB">
                <w:rPr>
                  <w:i/>
                  <w:iCs/>
                  <w:color w:val="0000FF"/>
                  <w:sz w:val="20"/>
                </w:rPr>
                <w:t>podľa začlenenia výzvy/vyzvania k prioritnej osi</w:t>
              </w:r>
            </w:ins>
            <w:ins w:id="19" w:author="Miruška Hrabčáková" w:date="2017-07-13T13:24:00Z">
              <w:r w:rsidR="00717AD2">
                <w:rPr>
                  <w:i/>
                  <w:iCs/>
                  <w:color w:val="0000FF"/>
                  <w:sz w:val="20"/>
                </w:rPr>
                <w:t xml:space="preserve"> a špecifickému cieľu</w:t>
              </w:r>
            </w:ins>
            <w:ins w:id="20" w:author="Milan Matovič" w:date="2017-07-07T09:13:00Z">
              <w:r w:rsidR="00870ADB" w:rsidRPr="00870ADB">
                <w:rPr>
                  <w:i/>
                  <w:iCs/>
                  <w:color w:val="0000FF"/>
                  <w:sz w:val="20"/>
                </w:rPr>
                <w:t>.</w:t>
              </w:r>
            </w:ins>
            <w:ins w:id="21" w:author="Milan Matovič" w:date="2017-07-07T09:15:00Z">
              <w:r w:rsidR="00870ADB">
                <w:rPr>
                  <w:i/>
                  <w:iCs/>
                  <w:color w:val="0000FF"/>
                  <w:sz w:val="20"/>
                </w:rPr>
                <w:t xml:space="preserve"> </w:t>
              </w:r>
            </w:ins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9B880" w14:textId="77777777" w:rsidR="007411A2" w:rsidRDefault="007411A2">
      <w:r>
        <w:separator/>
      </w:r>
    </w:p>
  </w:endnote>
  <w:endnote w:type="continuationSeparator" w:id="0">
    <w:p w14:paraId="603AA53D" w14:textId="77777777" w:rsidR="007411A2" w:rsidRDefault="0074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NewE">
    <w:altName w:val="Courier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FD918" w14:textId="77777777" w:rsidR="00E74FDD" w:rsidRDefault="00E74FD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E74FDD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E74FDD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7C10DA68" w14:textId="0D53069F" w:rsidR="00B0508A" w:rsidRPr="007314CA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>
          <w:rPr>
            <w:i/>
            <w:sz w:val="20"/>
          </w:rPr>
          <w:t xml:space="preserve">Platnosť: </w:t>
        </w:r>
        <w:del w:id="0" w:author="Miruška Hrabčáková" w:date="2017-07-13T14:30:00Z">
          <w:r w:rsidR="00761E98" w:rsidDel="00E74FDD">
            <w:rPr>
              <w:i/>
              <w:sz w:val="20"/>
            </w:rPr>
            <w:delText>21</w:delText>
          </w:r>
        </w:del>
        <w:ins w:id="1" w:author="Miruška Hrabčáková" w:date="2017-07-13T14:30:00Z">
          <w:r w:rsidR="00E74FDD">
            <w:rPr>
              <w:i/>
              <w:sz w:val="20"/>
            </w:rPr>
            <w:t>17</w:t>
          </w:r>
        </w:ins>
        <w:r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del w:id="2" w:author="Miruška Hrabčáková" w:date="2017-07-13T14:30:00Z">
          <w:r w:rsidR="00761E98" w:rsidDel="00E74FDD">
            <w:rPr>
              <w:i/>
              <w:sz w:val="20"/>
            </w:rPr>
            <w:delText>3</w:delText>
          </w:r>
        </w:del>
        <w:ins w:id="3" w:author="Miruška Hrabčáková" w:date="2017-07-13T14:30:00Z">
          <w:r w:rsidR="00E74FDD">
            <w:rPr>
              <w:i/>
              <w:sz w:val="20"/>
            </w:rPr>
            <w:t>7</w:t>
          </w:r>
        </w:ins>
        <w:r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  <w:r>
          <w:rPr>
            <w:i/>
            <w:sz w:val="20"/>
          </w:rPr>
          <w:t xml:space="preserve">, účinnosť: </w:t>
        </w:r>
        <w:del w:id="4" w:author="Miruška Hrabčáková" w:date="2017-07-13T14:30:00Z">
          <w:r w:rsidR="00761E98" w:rsidDel="00E74FDD">
            <w:rPr>
              <w:i/>
              <w:sz w:val="20"/>
            </w:rPr>
            <w:delText>21</w:delText>
          </w:r>
        </w:del>
        <w:ins w:id="5" w:author="Miruška Hrabčáková" w:date="2017-07-13T14:30:00Z">
          <w:r w:rsidR="00E74FDD">
            <w:rPr>
              <w:i/>
              <w:sz w:val="20"/>
            </w:rPr>
            <w:t>17</w:t>
          </w:r>
        </w:ins>
        <w:r w:rsidR="00B0508A">
          <w:rPr>
            <w:i/>
            <w:sz w:val="20"/>
          </w:rPr>
          <w:t>.</w:t>
        </w:r>
        <w:r w:rsidR="00F3096D">
          <w:rPr>
            <w:i/>
            <w:sz w:val="20"/>
          </w:rPr>
          <w:t>0</w:t>
        </w:r>
        <w:del w:id="6" w:author="Miruška Hrabčáková" w:date="2017-07-13T14:30:00Z">
          <w:r w:rsidR="00761E98" w:rsidDel="00E74FDD">
            <w:rPr>
              <w:i/>
              <w:sz w:val="20"/>
            </w:rPr>
            <w:delText>3</w:delText>
          </w:r>
        </w:del>
        <w:ins w:id="7" w:author="Miruška Hrabčáková" w:date="2017-07-13T14:30:00Z">
          <w:r w:rsidR="00E74FDD">
            <w:rPr>
              <w:i/>
              <w:sz w:val="20"/>
            </w:rPr>
            <w:t>7</w:t>
          </w:r>
        </w:ins>
        <w:bookmarkStart w:id="8" w:name="_GoBack"/>
        <w:bookmarkEnd w:id="8"/>
        <w:r w:rsidR="00B0508A">
          <w:rPr>
            <w:i/>
            <w:sz w:val="20"/>
          </w:rPr>
          <w:t>.201</w:t>
        </w:r>
        <w:r w:rsidR="00F3096D">
          <w:rPr>
            <w:i/>
            <w:sz w:val="20"/>
          </w:rPr>
          <w:t>7</w:t>
        </w:r>
      </w:p>
      <w:p w14:paraId="0191F4B0" w14:textId="04F48879" w:rsidR="00FA72EC" w:rsidRPr="00822F22" w:rsidRDefault="00E74FDD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C0705" w14:textId="77777777" w:rsidR="007411A2" w:rsidRDefault="007411A2">
      <w:r>
        <w:separator/>
      </w:r>
    </w:p>
  </w:footnote>
  <w:footnote w:type="continuationSeparator" w:id="0">
    <w:p w14:paraId="42F04DBB" w14:textId="77777777" w:rsidR="007411A2" w:rsidRDefault="0074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1F0F3" w14:textId="77777777" w:rsidR="00E74FDD" w:rsidRDefault="00E74FD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1" name="Obrázok 1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ruška Hrabčáková">
    <w15:presenceInfo w15:providerId="None" w15:userId="Miruška Hrabčáková"/>
  </w15:person>
  <w15:person w15:author="Milan Matovič">
    <w15:presenceInfo w15:providerId="None" w15:userId="Milan Matovič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2024FA"/>
    <w:rsid w:val="0021122B"/>
    <w:rsid w:val="00212040"/>
    <w:rsid w:val="00213C71"/>
    <w:rsid w:val="00230B9C"/>
    <w:rsid w:val="00235DFE"/>
    <w:rsid w:val="0024079A"/>
    <w:rsid w:val="002551EA"/>
    <w:rsid w:val="00294DA4"/>
    <w:rsid w:val="002B1AE0"/>
    <w:rsid w:val="002B7A2C"/>
    <w:rsid w:val="002C450C"/>
    <w:rsid w:val="002E4045"/>
    <w:rsid w:val="002F2EEA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B63B0"/>
    <w:rsid w:val="003E58CD"/>
    <w:rsid w:val="003E76EF"/>
    <w:rsid w:val="00401C66"/>
    <w:rsid w:val="0040575A"/>
    <w:rsid w:val="00406AE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417B"/>
    <w:rsid w:val="008258C5"/>
    <w:rsid w:val="00861097"/>
    <w:rsid w:val="00870ADB"/>
    <w:rsid w:val="008A22A7"/>
    <w:rsid w:val="008B59BB"/>
    <w:rsid w:val="008C3898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19BA"/>
    <w:rsid w:val="00A95DD0"/>
    <w:rsid w:val="00A97DBD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129E"/>
    <w:rsid w:val="00DC60C9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9086D"/>
    <w:rsid w:val="00E94AEE"/>
    <w:rsid w:val="00EB1FC0"/>
    <w:rsid w:val="00EB2CB8"/>
    <w:rsid w:val="00EC1841"/>
    <w:rsid w:val="00EC3158"/>
    <w:rsid w:val="00EC683A"/>
    <w:rsid w:val="00EF1ED1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A5DECD-F4AA-4570-9392-499F32ADB857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721E285-76B3-4150-8CE3-B06B7EE12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530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Miruška Hrabčáková</cp:lastModifiedBy>
  <cp:revision>33</cp:revision>
  <cp:lastPrinted>2013-03-06T13:13:00Z</cp:lastPrinted>
  <dcterms:created xsi:type="dcterms:W3CDTF">2017-02-16T10:02:00Z</dcterms:created>
  <dcterms:modified xsi:type="dcterms:W3CDTF">2017-07-13T12:30:00Z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